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47D95" w14:textId="212D27DD" w:rsidR="00704C88" w:rsidRPr="00287C0B" w:rsidRDefault="00A45C9A" w:rsidP="00704C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Stakeholders </w:t>
      </w:r>
      <w:r w:rsidR="0092729F">
        <w:rPr>
          <w:b/>
          <w:sz w:val="32"/>
          <w:szCs w:val="32"/>
        </w:rPr>
        <w:t xml:space="preserve">Perspectives </w:t>
      </w:r>
      <w:r w:rsidR="00A244C0" w:rsidRPr="00287C0B">
        <w:rPr>
          <w:b/>
          <w:sz w:val="32"/>
          <w:szCs w:val="32"/>
        </w:rPr>
        <w:t>Workshop</w:t>
      </w:r>
      <w:r w:rsidR="00704C88">
        <w:rPr>
          <w:b/>
          <w:sz w:val="32"/>
          <w:szCs w:val="32"/>
        </w:rPr>
        <w:t xml:space="preserve"> (3 hours)</w:t>
      </w:r>
    </w:p>
    <w:p w14:paraId="4B7149AD" w14:textId="77777777" w:rsidR="00F7046E" w:rsidRDefault="00F7046E">
      <w:pPr>
        <w:rPr>
          <w:ins w:id="0" w:author="Anna Browne" w:date="2015-12-22T11:27:00Z"/>
          <w:b/>
        </w:rPr>
      </w:pPr>
      <w:bookmarkStart w:id="1" w:name="_GoBack"/>
      <w:bookmarkEnd w:id="1"/>
    </w:p>
    <w:p w14:paraId="4C8FBB89" w14:textId="1F7C3CA9" w:rsidR="00074542" w:rsidRDefault="005C1C83">
      <w:r w:rsidRPr="00B13F7E">
        <w:rPr>
          <w:b/>
        </w:rPr>
        <w:t>Stakeholders’ P</w:t>
      </w:r>
      <w:r w:rsidR="00074542" w:rsidRPr="00B13F7E">
        <w:rPr>
          <w:b/>
        </w:rPr>
        <w:t>erspectives Alignment</w:t>
      </w:r>
      <w:r w:rsidR="00704C88">
        <w:t xml:space="preserve">. Use this workshop if you need to assemble a team from a variety of functions, who may have different perspectives on </w:t>
      </w:r>
      <w:r w:rsidR="00363162">
        <w:t>the scope, skills, knowledge</w:t>
      </w:r>
      <w:r w:rsidR="007E1B54">
        <w:t>,</w:t>
      </w:r>
      <w:r w:rsidR="00363162">
        <w:t xml:space="preserve"> or collaboration options for</w:t>
      </w:r>
      <w:r w:rsidR="00704C88">
        <w:t xml:space="preserve"> a particular capability improvement.</w:t>
      </w:r>
    </w:p>
    <w:p w14:paraId="4D731E5A" w14:textId="6ADED2D6" w:rsidR="00B13F7E" w:rsidRPr="00B13F7E" w:rsidRDefault="00B13F7E">
      <w:pPr>
        <w:rPr>
          <w:b/>
        </w:rPr>
      </w:pPr>
      <w:r w:rsidRPr="00B13F7E">
        <w:rPr>
          <w:b/>
        </w:rPr>
        <w:t>Participants:</w:t>
      </w:r>
      <w:r>
        <w:rPr>
          <w:b/>
        </w:rPr>
        <w:t xml:space="preserve"> (max 8)</w:t>
      </w:r>
    </w:p>
    <w:p w14:paraId="08D57B2F" w14:textId="7C2FD4E4" w:rsidR="00B13F7E" w:rsidRPr="00074542" w:rsidRDefault="00363162">
      <w:r>
        <w:t>Domain experts</w:t>
      </w:r>
      <w:r w:rsidR="00B13F7E">
        <w:t xml:space="preserve"> </w:t>
      </w:r>
      <w:r w:rsidR="00B13F7E" w:rsidRPr="00287C0B">
        <w:t>with a variety of perspectives</w:t>
      </w:r>
      <w:r w:rsidR="00B13F7E">
        <w:t xml:space="preserve">, who are or will be working on practice improvement for a given capability.  </w:t>
      </w:r>
    </w:p>
    <w:p w14:paraId="376D2A43" w14:textId="775D9A35" w:rsidR="000A117D" w:rsidRPr="00B13F7E" w:rsidRDefault="00287C0B" w:rsidP="00B13F7E">
      <w:pPr>
        <w:rPr>
          <w:b/>
        </w:rPr>
      </w:pPr>
      <w:r>
        <w:rPr>
          <w:b/>
        </w:rPr>
        <w:t>Objective</w:t>
      </w:r>
      <w:r w:rsidR="000A117D">
        <w:rPr>
          <w:b/>
        </w:rPr>
        <w:t>s</w:t>
      </w:r>
      <w:r>
        <w:rPr>
          <w:b/>
        </w:rPr>
        <w:t xml:space="preserve">: </w:t>
      </w:r>
    </w:p>
    <w:p w14:paraId="3BDB209D" w14:textId="7E23343F" w:rsidR="000A117D" w:rsidRDefault="000A117D" w:rsidP="000A117D">
      <w:pPr>
        <w:pStyle w:val="ListParagraph"/>
        <w:numPr>
          <w:ilvl w:val="0"/>
          <w:numId w:val="34"/>
        </w:numPr>
      </w:pPr>
      <w:r>
        <w:t xml:space="preserve">Describe their perspective on improving practices for that capability. </w:t>
      </w:r>
    </w:p>
    <w:p w14:paraId="54F605F8" w14:textId="52072331" w:rsidR="000A117D" w:rsidRDefault="000A117D" w:rsidP="000A117D">
      <w:pPr>
        <w:pStyle w:val="ListParagraph"/>
        <w:numPr>
          <w:ilvl w:val="0"/>
          <w:numId w:val="34"/>
        </w:numPr>
      </w:pPr>
      <w:r>
        <w:t>I</w:t>
      </w:r>
      <w:r w:rsidR="000037A5">
        <w:t>dentify</w:t>
      </w:r>
      <w:r w:rsidR="00287C0B">
        <w:t xml:space="preserve"> what</w:t>
      </w:r>
      <w:r w:rsidR="00363162">
        <w:t xml:space="preserve"> i</w:t>
      </w:r>
      <w:r w:rsidR="00287C0B">
        <w:t xml:space="preserve">s </w:t>
      </w:r>
      <w:r>
        <w:t>C</w:t>
      </w:r>
      <w:r w:rsidR="00287C0B">
        <w:t xml:space="preserve">ommon, </w:t>
      </w:r>
      <w:r>
        <w:t>C</w:t>
      </w:r>
      <w:r w:rsidR="00287C0B">
        <w:t xml:space="preserve">omplementary and </w:t>
      </w:r>
      <w:r>
        <w:t>C</w:t>
      </w:r>
      <w:r w:rsidR="00CD6D84">
        <w:t>onflicting</w:t>
      </w:r>
      <w:r>
        <w:t xml:space="preserve"> in the varied perspectives</w:t>
      </w:r>
      <w:r w:rsidR="00363162">
        <w:t>.</w:t>
      </w:r>
    </w:p>
    <w:p w14:paraId="6FFD7D23" w14:textId="1BA1C354" w:rsidR="000A117D" w:rsidRDefault="00347C81" w:rsidP="000A117D">
      <w:pPr>
        <w:pStyle w:val="ListParagraph"/>
        <w:numPr>
          <w:ilvl w:val="0"/>
          <w:numId w:val="35"/>
        </w:numPr>
      </w:pPr>
      <w:r>
        <w:t>Develop a</w:t>
      </w:r>
      <w:r w:rsidR="000A117D">
        <w:t xml:space="preserve"> </w:t>
      </w:r>
      <w:r>
        <w:t>common purpose</w:t>
      </w:r>
      <w:r w:rsidR="000A117D">
        <w:t xml:space="preserve"> that reflects all the participants</w:t>
      </w:r>
      <w:r w:rsidR="00363162">
        <w:t>’</w:t>
      </w:r>
      <w:r w:rsidR="000A117D">
        <w:t xml:space="preserve"> perspectives. </w:t>
      </w:r>
    </w:p>
    <w:p w14:paraId="3CFA47F7" w14:textId="77777777" w:rsidR="000A117D" w:rsidRDefault="000A117D" w:rsidP="000A117D">
      <w:pPr>
        <w:pStyle w:val="ListParagraph"/>
        <w:numPr>
          <w:ilvl w:val="0"/>
          <w:numId w:val="35"/>
        </w:numPr>
      </w:pPr>
      <w:r>
        <w:t xml:space="preserve">Identify complementary strengths to leverage to achieve the goal. </w:t>
      </w:r>
    </w:p>
    <w:p w14:paraId="78006F88" w14:textId="76DDEC15" w:rsidR="00347C81" w:rsidRDefault="000A117D" w:rsidP="00B13F7E">
      <w:pPr>
        <w:pStyle w:val="ListParagraph"/>
        <w:numPr>
          <w:ilvl w:val="0"/>
          <w:numId w:val="35"/>
        </w:numPr>
      </w:pPr>
      <w:r>
        <w:t>Surface any potential conflicts, and begin to plan how to resolve them</w:t>
      </w:r>
      <w:r w:rsidR="00363162">
        <w:t>.</w:t>
      </w:r>
    </w:p>
    <w:p w14:paraId="368534DA" w14:textId="3BE8923D" w:rsidR="00B13F7E" w:rsidRDefault="00B13F7E">
      <w:r>
        <w:br w:type="page"/>
      </w:r>
    </w:p>
    <w:p w14:paraId="643EF44B" w14:textId="77777777" w:rsidR="000A117D" w:rsidRDefault="000A117D" w:rsidP="000A117D"/>
    <w:p w14:paraId="1321E1FD" w14:textId="6C93AE5D" w:rsidR="00287C0B" w:rsidRDefault="00CD6D84">
      <w:r>
        <w:t>During the workshop, participants will</w:t>
      </w:r>
      <w:r w:rsidR="000037A5">
        <w:t>:</w:t>
      </w:r>
    </w:p>
    <w:p w14:paraId="71A83781" w14:textId="5D6648DF" w:rsidR="004428D0" w:rsidRPr="004428D0" w:rsidRDefault="004428D0" w:rsidP="004428D0">
      <w:pPr>
        <w:pStyle w:val="ListParagraph"/>
        <w:rPr>
          <w:b/>
        </w:rPr>
      </w:pPr>
      <w:r w:rsidRPr="004428D0">
        <w:rPr>
          <w:b/>
        </w:rPr>
        <w:t>Part I</w:t>
      </w:r>
    </w:p>
    <w:p w14:paraId="3E0EEA12" w14:textId="51F7A14E" w:rsidR="00CD6D84" w:rsidRDefault="004428D0" w:rsidP="00CD6D84">
      <w:pPr>
        <w:pStyle w:val="ListParagraph"/>
        <w:numPr>
          <w:ilvl w:val="0"/>
          <w:numId w:val="30"/>
        </w:numPr>
      </w:pPr>
      <w:r>
        <w:t>A</w:t>
      </w:r>
      <w:r w:rsidR="0003009D">
        <w:t>r</w:t>
      </w:r>
      <w:r w:rsidR="00CD6D84">
        <w:t>ticulate their perspectives</w:t>
      </w:r>
    </w:p>
    <w:p w14:paraId="6D5459B7" w14:textId="6B902196" w:rsidR="00CD6D84" w:rsidRDefault="004428D0" w:rsidP="000060D7">
      <w:pPr>
        <w:pStyle w:val="ListParagraph"/>
        <w:numPr>
          <w:ilvl w:val="0"/>
          <w:numId w:val="30"/>
        </w:numPr>
      </w:pPr>
      <w:r>
        <w:t>G</w:t>
      </w:r>
      <w:r w:rsidR="00287C0B">
        <w:t xml:space="preserve">ain </w:t>
      </w:r>
      <w:r>
        <w:t>insight into the perspectives</w:t>
      </w:r>
      <w:r w:rsidR="000060D7">
        <w:t xml:space="preserve"> of others</w:t>
      </w:r>
    </w:p>
    <w:p w14:paraId="24FE9F8E" w14:textId="7777EE67" w:rsidR="004428D0" w:rsidRDefault="004428D0" w:rsidP="000060D7">
      <w:pPr>
        <w:pStyle w:val="ListParagraph"/>
        <w:numPr>
          <w:ilvl w:val="0"/>
          <w:numId w:val="30"/>
        </w:numPr>
      </w:pPr>
      <w:r>
        <w:t>Begin to develop a common purpose</w:t>
      </w:r>
    </w:p>
    <w:p w14:paraId="13656A5C" w14:textId="3874849C" w:rsidR="004428D0" w:rsidRPr="004428D0" w:rsidRDefault="004428D0" w:rsidP="004428D0">
      <w:pPr>
        <w:pStyle w:val="ListParagraph"/>
        <w:rPr>
          <w:b/>
        </w:rPr>
      </w:pPr>
      <w:r w:rsidRPr="004428D0">
        <w:rPr>
          <w:b/>
        </w:rPr>
        <w:t>Part II</w:t>
      </w:r>
    </w:p>
    <w:p w14:paraId="58FB0ED3" w14:textId="0FF97FCB" w:rsidR="000060D7" w:rsidRDefault="004428D0" w:rsidP="000060D7">
      <w:pPr>
        <w:pStyle w:val="ListParagraph"/>
        <w:numPr>
          <w:ilvl w:val="0"/>
          <w:numId w:val="30"/>
        </w:numPr>
      </w:pPr>
      <w:r>
        <w:t xml:space="preserve">Develop a </w:t>
      </w:r>
      <w:r w:rsidR="000060D7">
        <w:t>common purpose</w:t>
      </w:r>
    </w:p>
    <w:p w14:paraId="2633F32F" w14:textId="12B4CED2" w:rsidR="00CD6D84" w:rsidRDefault="004428D0" w:rsidP="00CD6D84">
      <w:pPr>
        <w:pStyle w:val="ListParagraph"/>
        <w:numPr>
          <w:ilvl w:val="0"/>
          <w:numId w:val="30"/>
        </w:numPr>
      </w:pPr>
      <w:r>
        <w:t xml:space="preserve">Agree </w:t>
      </w:r>
      <w:r w:rsidR="000060D7">
        <w:t>shared</w:t>
      </w:r>
      <w:r w:rsidR="00CD6D84">
        <w:t xml:space="preserve"> goals</w:t>
      </w:r>
    </w:p>
    <w:p w14:paraId="27693555" w14:textId="09A77616" w:rsidR="000060D7" w:rsidRDefault="004428D0" w:rsidP="00074542">
      <w:pPr>
        <w:pStyle w:val="ListParagraph"/>
        <w:numPr>
          <w:ilvl w:val="0"/>
          <w:numId w:val="30"/>
        </w:numPr>
      </w:pPr>
      <w:r>
        <w:t xml:space="preserve">Identify where </w:t>
      </w:r>
      <w:r w:rsidR="000060D7">
        <w:t xml:space="preserve">they </w:t>
      </w:r>
      <w:r>
        <w:t xml:space="preserve">will </w:t>
      </w:r>
      <w:r w:rsidR="000060D7">
        <w:t xml:space="preserve">collaborate to meet </w:t>
      </w:r>
      <w:r>
        <w:t xml:space="preserve">their </w:t>
      </w:r>
      <w:r w:rsidR="000060D7">
        <w:t>shared goals</w:t>
      </w:r>
      <w:r w:rsidR="00167861">
        <w:t xml:space="preserve"> for capability improvement</w:t>
      </w:r>
    </w:p>
    <w:p w14:paraId="64B92A73" w14:textId="77777777" w:rsidR="000060D7" w:rsidRDefault="000060D7" w:rsidP="000060D7">
      <w:pPr>
        <w:pStyle w:val="ListParagraph"/>
      </w:pPr>
    </w:p>
    <w:tbl>
      <w:tblPr>
        <w:tblW w:w="5207" w:type="dxa"/>
        <w:tblInd w:w="720" w:type="dxa"/>
        <w:tblLook w:val="04A0" w:firstRow="1" w:lastRow="0" w:firstColumn="1" w:lastColumn="0" w:noHBand="0" w:noVBand="1"/>
      </w:tblPr>
      <w:tblGrid>
        <w:gridCol w:w="960"/>
        <w:gridCol w:w="2260"/>
        <w:gridCol w:w="960"/>
        <w:gridCol w:w="1027"/>
      </w:tblGrid>
      <w:tr w:rsidR="00074542" w:rsidRPr="00074542" w14:paraId="4AA2FF8D" w14:textId="77777777" w:rsidTr="00074542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F374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5E6A" w14:textId="7E4ABB5A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  <w:r w:rsidRPr="00074542">
              <w:rPr>
                <w:rFonts w:ascii="Calibri" w:eastAsia="Times New Roman" w:hAnsi="Calibri" w:cs="Times New Roman"/>
                <w:b/>
                <w:color w:val="000000"/>
                <w:lang w:eastAsia="en-IE"/>
              </w:rPr>
              <w:t>Step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E7F7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Start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D84F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Duration</w:t>
            </w:r>
          </w:p>
        </w:tc>
      </w:tr>
      <w:tr w:rsidR="00074542" w:rsidRPr="00074542" w14:paraId="2614CDF7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AE8B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Part I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0C7F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Introduction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4399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2:00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07CB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0:10</w:t>
            </w:r>
          </w:p>
        </w:tc>
      </w:tr>
      <w:tr w:rsidR="00074542" w:rsidRPr="00074542" w14:paraId="5DC81225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40B2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967A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Describe Perspectives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876F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2:10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813F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0:20</w:t>
            </w:r>
          </w:p>
        </w:tc>
      </w:tr>
      <w:tr w:rsidR="00074542" w:rsidRPr="00074542" w14:paraId="74360F24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017D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EF66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Collate Perspectives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17D6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2:30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4948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0:45</w:t>
            </w:r>
          </w:p>
        </w:tc>
      </w:tr>
      <w:tr w:rsidR="00074542" w:rsidRPr="00074542" w14:paraId="4769528F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DCED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4BE4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Break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0A7F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3:15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8B78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0:15</w:t>
            </w:r>
          </w:p>
        </w:tc>
      </w:tr>
      <w:tr w:rsidR="00074542" w:rsidRPr="00074542" w14:paraId="54561B41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1B3B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Part II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73C3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Synthesise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C4B2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3:30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DE18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1:15</w:t>
            </w:r>
          </w:p>
        </w:tc>
      </w:tr>
      <w:tr w:rsidR="00074542" w:rsidRPr="00074542" w14:paraId="59AD1E06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72F8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4C37" w14:textId="77777777" w:rsidR="00074542" w:rsidRPr="00074542" w:rsidRDefault="00074542" w:rsidP="00074542">
            <w:pPr>
              <w:spacing w:after="0" w:line="240" w:lineRule="auto"/>
              <w:ind w:firstLineChars="200" w:firstLine="440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Why?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B5B2" w14:textId="77777777" w:rsidR="00074542" w:rsidRPr="00074542" w:rsidRDefault="00074542" w:rsidP="00074542">
            <w:pPr>
              <w:spacing w:after="0" w:line="240" w:lineRule="auto"/>
              <w:ind w:firstLineChars="200" w:firstLine="440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2DBA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0:25</w:t>
            </w:r>
          </w:p>
        </w:tc>
      </w:tr>
      <w:tr w:rsidR="00074542" w:rsidRPr="00074542" w14:paraId="7E639EB5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A3C5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A35F" w14:textId="77777777" w:rsidR="00074542" w:rsidRPr="00074542" w:rsidRDefault="00074542" w:rsidP="00074542">
            <w:pPr>
              <w:spacing w:after="0" w:line="240" w:lineRule="auto"/>
              <w:ind w:firstLineChars="200" w:firstLine="440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What?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2F14" w14:textId="77777777" w:rsidR="00074542" w:rsidRPr="00074542" w:rsidRDefault="00074542" w:rsidP="00074542">
            <w:pPr>
              <w:spacing w:after="0" w:line="240" w:lineRule="auto"/>
              <w:ind w:firstLineChars="200" w:firstLine="440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FB9D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0:25</w:t>
            </w:r>
          </w:p>
        </w:tc>
      </w:tr>
      <w:tr w:rsidR="00074542" w:rsidRPr="00074542" w14:paraId="268866DB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7C71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CA1A" w14:textId="77777777" w:rsidR="00074542" w:rsidRPr="00074542" w:rsidRDefault="00074542" w:rsidP="00074542">
            <w:pPr>
              <w:spacing w:after="0" w:line="240" w:lineRule="auto"/>
              <w:ind w:firstLineChars="200" w:firstLine="440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How?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1320" w14:textId="77777777" w:rsidR="00074542" w:rsidRPr="00074542" w:rsidRDefault="00074542" w:rsidP="00074542">
            <w:pPr>
              <w:spacing w:after="0" w:line="240" w:lineRule="auto"/>
              <w:ind w:firstLineChars="200" w:firstLine="440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77A2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0:25</w:t>
            </w:r>
          </w:p>
        </w:tc>
      </w:tr>
      <w:tr w:rsidR="00074542" w:rsidRPr="00074542" w14:paraId="13C1C4EE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B3B4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D98E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Wrap-up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FC44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4:45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BB2F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0:15</w:t>
            </w:r>
          </w:p>
        </w:tc>
      </w:tr>
      <w:tr w:rsidR="00074542" w:rsidRPr="00074542" w14:paraId="6294B759" w14:textId="77777777" w:rsidTr="0007454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A38C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AF777" w14:textId="77777777" w:rsidR="00074542" w:rsidRPr="00074542" w:rsidRDefault="00074542" w:rsidP="00074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End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869E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5:00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34EF" w14:textId="77777777" w:rsidR="00074542" w:rsidRPr="00074542" w:rsidRDefault="00074542" w:rsidP="00074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074542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</w:tbl>
    <w:p w14:paraId="2E9E70A5" w14:textId="77777777" w:rsidR="000060D7" w:rsidRDefault="000060D7" w:rsidP="000060D7">
      <w:pPr>
        <w:pStyle w:val="ListParagraph"/>
      </w:pPr>
    </w:p>
    <w:p w14:paraId="75191909" w14:textId="77777777" w:rsidR="009F10A5" w:rsidRDefault="009F10A5">
      <w:pPr>
        <w:rPr>
          <w:b/>
        </w:rPr>
      </w:pPr>
      <w:r>
        <w:rPr>
          <w:b/>
        </w:rPr>
        <w:br w:type="page"/>
      </w:r>
    </w:p>
    <w:p w14:paraId="17EAC4AE" w14:textId="64787F05" w:rsidR="002B768F" w:rsidRPr="002B768F" w:rsidRDefault="002B768F">
      <w:pPr>
        <w:rPr>
          <w:b/>
        </w:rPr>
      </w:pPr>
      <w:r w:rsidRPr="002B768F">
        <w:rPr>
          <w:b/>
        </w:rPr>
        <w:lastRenderedPageBreak/>
        <w:t>S</w:t>
      </w:r>
      <w:r w:rsidR="00A45C9A">
        <w:rPr>
          <w:b/>
        </w:rPr>
        <w:t>tep</w:t>
      </w:r>
      <w:r w:rsidRPr="002B768F">
        <w:rPr>
          <w:b/>
        </w:rPr>
        <w:t xml:space="preserve"> 0: Pre-Workshop</w:t>
      </w:r>
    </w:p>
    <w:p w14:paraId="128602A2" w14:textId="716B4F7A" w:rsidR="002B768F" w:rsidRPr="009F10A5" w:rsidRDefault="002B768F">
      <w:pPr>
        <w:rPr>
          <w:u w:val="single"/>
        </w:rPr>
      </w:pPr>
      <w:r w:rsidRPr="009F10A5">
        <w:rPr>
          <w:u w:val="single"/>
        </w:rPr>
        <w:t>Identify Facilitator</w:t>
      </w:r>
    </w:p>
    <w:p w14:paraId="4F975E6D" w14:textId="6DEDEE7B" w:rsidR="002B768F" w:rsidRDefault="002B768F" w:rsidP="002B768F">
      <w:pPr>
        <w:pStyle w:val="ListParagraph"/>
        <w:numPr>
          <w:ilvl w:val="0"/>
          <w:numId w:val="11"/>
        </w:numPr>
      </w:pPr>
      <w:r>
        <w:t>Ideally workshop facilitated by someone independent of the parti</w:t>
      </w:r>
      <w:r w:rsidR="006E020F">
        <w:t>ci</w:t>
      </w:r>
      <w:r>
        <w:t>pants</w:t>
      </w:r>
      <w:r w:rsidR="006E020F">
        <w:t xml:space="preserve">, who can guide (not </w:t>
      </w:r>
      <w:r w:rsidR="00066F75">
        <w:t>direct</w:t>
      </w:r>
      <w:r w:rsidR="006E020F">
        <w:t>) the activities of the workshop</w:t>
      </w:r>
    </w:p>
    <w:p w14:paraId="7370C86F" w14:textId="3AD6701A" w:rsidR="002B768F" w:rsidRDefault="002B768F" w:rsidP="002B768F">
      <w:pPr>
        <w:pStyle w:val="ListParagraph"/>
        <w:numPr>
          <w:ilvl w:val="0"/>
          <w:numId w:val="11"/>
        </w:numPr>
      </w:pPr>
      <w:r>
        <w:t>The facilitator does not need to know the subject area</w:t>
      </w:r>
    </w:p>
    <w:p w14:paraId="61D9D9DE" w14:textId="43E41187" w:rsidR="002B768F" w:rsidRDefault="002B768F" w:rsidP="002B768F">
      <w:pPr>
        <w:pStyle w:val="ListParagraph"/>
        <w:numPr>
          <w:ilvl w:val="0"/>
          <w:numId w:val="11"/>
        </w:numPr>
      </w:pPr>
      <w:r>
        <w:t>The f</w:t>
      </w:r>
      <w:r w:rsidR="00B13F7E">
        <w:t>acilitator :</w:t>
      </w:r>
    </w:p>
    <w:p w14:paraId="2BA2745D" w14:textId="28FB866C" w:rsidR="006E020F" w:rsidRDefault="006E020F" w:rsidP="002B768F">
      <w:pPr>
        <w:pStyle w:val="ListParagraph"/>
        <w:numPr>
          <w:ilvl w:val="1"/>
          <w:numId w:val="11"/>
        </w:numPr>
      </w:pPr>
      <w:r>
        <w:t>Can guide and manage group interactions</w:t>
      </w:r>
    </w:p>
    <w:p w14:paraId="6C85EC1E" w14:textId="4DB7545A" w:rsidR="002B768F" w:rsidRDefault="009F5412" w:rsidP="002B768F">
      <w:pPr>
        <w:pStyle w:val="ListParagraph"/>
        <w:numPr>
          <w:ilvl w:val="1"/>
          <w:numId w:val="11"/>
        </w:numPr>
      </w:pPr>
      <w:r>
        <w:t>Has excellent non-judgemental acti</w:t>
      </w:r>
      <w:r w:rsidR="006E020F">
        <w:t>ve listening</w:t>
      </w:r>
    </w:p>
    <w:p w14:paraId="6EB68D9A" w14:textId="2EED6D0F" w:rsidR="006E020F" w:rsidRDefault="009F5412" w:rsidP="002B768F">
      <w:pPr>
        <w:pStyle w:val="ListParagraph"/>
        <w:numPr>
          <w:ilvl w:val="1"/>
          <w:numId w:val="11"/>
        </w:numPr>
      </w:pPr>
      <w:r>
        <w:t>Promotes participation</w:t>
      </w:r>
    </w:p>
    <w:p w14:paraId="166A31DB" w14:textId="77777777" w:rsidR="009F5412" w:rsidRDefault="009F5412" w:rsidP="009F5412">
      <w:pPr>
        <w:pStyle w:val="ListParagraph"/>
        <w:numPr>
          <w:ilvl w:val="1"/>
          <w:numId w:val="11"/>
        </w:numPr>
      </w:pPr>
      <w:r>
        <w:t>Intervenes on impasses</w:t>
      </w:r>
    </w:p>
    <w:p w14:paraId="030764EC" w14:textId="77777777" w:rsidR="009F5412" w:rsidRDefault="009F5412" w:rsidP="009F5412">
      <w:pPr>
        <w:pStyle w:val="ListParagraph"/>
        <w:numPr>
          <w:ilvl w:val="1"/>
          <w:numId w:val="11"/>
        </w:numPr>
      </w:pPr>
      <w:r>
        <w:t>Cultivate a respectful positive atmosphere</w:t>
      </w:r>
    </w:p>
    <w:p w14:paraId="752893F5" w14:textId="16F4957E" w:rsidR="009F5412" w:rsidRDefault="009F5412" w:rsidP="002B768F">
      <w:pPr>
        <w:pStyle w:val="ListParagraph"/>
        <w:numPr>
          <w:ilvl w:val="1"/>
          <w:numId w:val="11"/>
        </w:numPr>
      </w:pPr>
      <w:r>
        <w:t xml:space="preserve">Organises, summarises and connects data </w:t>
      </w:r>
    </w:p>
    <w:p w14:paraId="2DED1D2E" w14:textId="1A7CC68E" w:rsidR="009F5412" w:rsidRDefault="009F5412" w:rsidP="009F5412">
      <w:pPr>
        <w:pStyle w:val="ListParagraph"/>
        <w:ind w:left="1440"/>
      </w:pPr>
    </w:p>
    <w:p w14:paraId="52C40708" w14:textId="454E99D8" w:rsidR="002B768F" w:rsidRDefault="002B768F" w:rsidP="002B768F">
      <w:pPr>
        <w:pStyle w:val="ListParagraph"/>
        <w:numPr>
          <w:ilvl w:val="0"/>
          <w:numId w:val="11"/>
        </w:numPr>
      </w:pPr>
      <w:r>
        <w:t>For a remote workshop, a second facilitator is recommended to assist in coordinating technical interactions</w:t>
      </w:r>
    </w:p>
    <w:p w14:paraId="3A1FCB2E" w14:textId="77777777" w:rsidR="002B768F" w:rsidRDefault="002B768F" w:rsidP="002B768F">
      <w:pPr>
        <w:pStyle w:val="ListParagraph"/>
        <w:ind w:left="1080"/>
      </w:pPr>
    </w:p>
    <w:p w14:paraId="3C58BC98" w14:textId="5E92284A" w:rsidR="0003009D" w:rsidRDefault="002B768F">
      <w:pPr>
        <w:rPr>
          <w:u w:val="single"/>
        </w:rPr>
      </w:pPr>
      <w:r w:rsidRPr="009F10A5">
        <w:rPr>
          <w:u w:val="single"/>
        </w:rPr>
        <w:t>Workshop P</w:t>
      </w:r>
      <w:r w:rsidR="0003009D" w:rsidRPr="009F10A5">
        <w:rPr>
          <w:u w:val="single"/>
        </w:rPr>
        <w:t xml:space="preserve">reparation </w:t>
      </w:r>
    </w:p>
    <w:p w14:paraId="09A7EE07" w14:textId="0A633F9D" w:rsidR="00B13F7E" w:rsidRPr="00B13F7E" w:rsidRDefault="00B13F7E">
      <w:r>
        <w:t>2-3 week in advance:</w:t>
      </w:r>
    </w:p>
    <w:p w14:paraId="7A1068E2" w14:textId="7CA60F5A" w:rsidR="00477833" w:rsidRDefault="002B768F" w:rsidP="009F10A5">
      <w:pPr>
        <w:pStyle w:val="ListParagraph"/>
        <w:numPr>
          <w:ilvl w:val="0"/>
          <w:numId w:val="13"/>
        </w:numPr>
      </w:pPr>
      <w:r>
        <w:t xml:space="preserve">Leader identifies </w:t>
      </w:r>
      <w:r w:rsidR="00477833">
        <w:t>6-8 par</w:t>
      </w:r>
      <w:r>
        <w:t>ticipant</w:t>
      </w:r>
      <w:r w:rsidR="00B13F7E">
        <w:t>s</w:t>
      </w:r>
    </w:p>
    <w:p w14:paraId="2AAB163D" w14:textId="13DEE899" w:rsidR="00B13F7E" w:rsidRDefault="00B13F7E" w:rsidP="009F10A5">
      <w:pPr>
        <w:pStyle w:val="ListParagraph"/>
        <w:numPr>
          <w:ilvl w:val="0"/>
          <w:numId w:val="13"/>
        </w:numPr>
      </w:pPr>
      <w:r>
        <w:t>Leader identifies a suitable facilitator</w:t>
      </w:r>
    </w:p>
    <w:p w14:paraId="6FDCB421" w14:textId="3AB6E74D" w:rsidR="009F10A5" w:rsidRDefault="009F10A5" w:rsidP="009F10A5">
      <w:pPr>
        <w:pStyle w:val="ListParagraph"/>
        <w:numPr>
          <w:ilvl w:val="0"/>
          <w:numId w:val="13"/>
        </w:numPr>
      </w:pPr>
      <w:r>
        <w:t>Leader determines how best to gain commitment to attend from the participants, makes appropriate contact</w:t>
      </w:r>
    </w:p>
    <w:p w14:paraId="00F74ABB" w14:textId="15D4509D" w:rsidR="009F10A5" w:rsidRDefault="009F10A5" w:rsidP="009F10A5">
      <w:pPr>
        <w:pStyle w:val="ListParagraph"/>
        <w:numPr>
          <w:ilvl w:val="0"/>
          <w:numId w:val="13"/>
        </w:numPr>
      </w:pPr>
      <w:r>
        <w:t>Determines a date which gives p</w:t>
      </w:r>
      <w:r w:rsidR="00B2669C">
        <w:t xml:space="preserve">articipants </w:t>
      </w:r>
      <w:r w:rsidR="00B13F7E">
        <w:t xml:space="preserve">and facilitator </w:t>
      </w:r>
      <w:r w:rsidR="00B2669C">
        <w:t>sufficient notice.  D</w:t>
      </w:r>
      <w:r>
        <w:t>rafts and sends workshop invitation</w:t>
      </w:r>
    </w:p>
    <w:p w14:paraId="3C143FB4" w14:textId="0D255022" w:rsidR="009F10A5" w:rsidRDefault="00363162" w:rsidP="00B13F7E">
      <w:r>
        <w:t>3-5</w:t>
      </w:r>
      <w:r w:rsidR="00B13F7E">
        <w:t xml:space="preserve"> days in advance:</w:t>
      </w:r>
    </w:p>
    <w:p w14:paraId="199A5C32" w14:textId="75C9724A" w:rsidR="009F5412" w:rsidRDefault="009F5412" w:rsidP="009F10A5">
      <w:pPr>
        <w:pStyle w:val="ListParagraph"/>
        <w:numPr>
          <w:ilvl w:val="0"/>
          <w:numId w:val="12"/>
        </w:numPr>
      </w:pPr>
      <w:r>
        <w:t>Leader gives Facilitator an understanding of the profile and interaction style of participants</w:t>
      </w:r>
    </w:p>
    <w:p w14:paraId="350B9327" w14:textId="3773DB24" w:rsidR="009F5412" w:rsidRDefault="009F5412" w:rsidP="009F10A5">
      <w:pPr>
        <w:pStyle w:val="ListParagraph"/>
        <w:numPr>
          <w:ilvl w:val="0"/>
          <w:numId w:val="12"/>
        </w:numPr>
      </w:pPr>
      <w:r>
        <w:t>Leader outlines their understanding of the goals, objectives and challenges</w:t>
      </w:r>
    </w:p>
    <w:p w14:paraId="22912002" w14:textId="075B371D" w:rsidR="009F5412" w:rsidRDefault="009F5412" w:rsidP="009F10A5">
      <w:pPr>
        <w:pStyle w:val="ListParagraph"/>
        <w:numPr>
          <w:ilvl w:val="0"/>
          <w:numId w:val="12"/>
        </w:numPr>
      </w:pPr>
      <w:r>
        <w:t xml:space="preserve">Leader and Facilitator identify the areas which need </w:t>
      </w:r>
      <w:r w:rsidR="0003009D">
        <w:t>facilitation</w:t>
      </w:r>
      <w:r>
        <w:t xml:space="preserve"> focus</w:t>
      </w:r>
    </w:p>
    <w:p w14:paraId="5C905639" w14:textId="18F1E55A" w:rsidR="00CC75BE" w:rsidRDefault="00CC75BE" w:rsidP="004428D0">
      <w:pPr>
        <w:pStyle w:val="ListParagraph"/>
        <w:numPr>
          <w:ilvl w:val="0"/>
          <w:numId w:val="12"/>
        </w:numPr>
      </w:pPr>
      <w:r>
        <w:t>The</w:t>
      </w:r>
      <w:r w:rsidR="009F5412">
        <w:t xml:space="preserve"> leader prepar</w:t>
      </w:r>
      <w:r>
        <w:t>e</w:t>
      </w:r>
      <w:r w:rsidR="004428D0">
        <w:t xml:space="preserve"> themselves to be a participa</w:t>
      </w:r>
      <w:r>
        <w:t>n</w:t>
      </w:r>
      <w:r w:rsidR="004428D0">
        <w:t>t</w:t>
      </w:r>
      <w:r w:rsidR="00B2669C">
        <w:t xml:space="preserve"> alongside</w:t>
      </w:r>
      <w:r w:rsidR="009F5412">
        <w:t xml:space="preserve"> everyone else in the works</w:t>
      </w:r>
      <w:r>
        <w:t>h</w:t>
      </w:r>
      <w:r w:rsidR="009F5412">
        <w:t>o</w:t>
      </w:r>
      <w:r>
        <w:t>p</w:t>
      </w:r>
      <w:r w:rsidR="00B2669C">
        <w:t xml:space="preserve"> (not a leader!)</w:t>
      </w:r>
    </w:p>
    <w:p w14:paraId="1C76A7D7" w14:textId="77777777" w:rsidR="002B768F" w:rsidRDefault="002B768F"/>
    <w:p w14:paraId="2C3CB1BE" w14:textId="77777777" w:rsidR="009F10A5" w:rsidRDefault="009F10A5">
      <w:pPr>
        <w:rPr>
          <w:b/>
        </w:rPr>
      </w:pPr>
      <w:r>
        <w:rPr>
          <w:b/>
        </w:rPr>
        <w:br w:type="page"/>
      </w:r>
    </w:p>
    <w:p w14:paraId="0F11B0F6" w14:textId="65441851" w:rsidR="002B768F" w:rsidRPr="009F10A5" w:rsidRDefault="002B768F">
      <w:pPr>
        <w:rPr>
          <w:b/>
        </w:rPr>
      </w:pPr>
      <w:r w:rsidRPr="009F10A5">
        <w:rPr>
          <w:b/>
        </w:rPr>
        <w:lastRenderedPageBreak/>
        <w:t>St</w:t>
      </w:r>
      <w:r w:rsidR="00A45C9A">
        <w:rPr>
          <w:b/>
        </w:rPr>
        <w:t xml:space="preserve">ep </w:t>
      </w:r>
      <w:r w:rsidRPr="009F10A5">
        <w:rPr>
          <w:b/>
        </w:rPr>
        <w:t>1</w:t>
      </w:r>
      <w:r w:rsidR="00A45C9A">
        <w:rPr>
          <w:b/>
        </w:rPr>
        <w:t>:</w:t>
      </w:r>
      <w:r w:rsidRPr="009F10A5">
        <w:rPr>
          <w:b/>
        </w:rPr>
        <w:t xml:space="preserve"> Introduction </w:t>
      </w:r>
    </w:p>
    <w:p w14:paraId="534CEC99" w14:textId="285182C9" w:rsidR="009F10A5" w:rsidRDefault="009F10A5">
      <w:r>
        <w:t xml:space="preserve">Duration: </w:t>
      </w:r>
      <w:r w:rsidR="00066F75">
        <w:t>10</w:t>
      </w:r>
      <w:r>
        <w:t xml:space="preserve"> minutes</w:t>
      </w:r>
    </w:p>
    <w:p w14:paraId="6EB6C35D" w14:textId="3F081D05" w:rsidR="004428D0" w:rsidRDefault="004428D0" w:rsidP="004428D0">
      <w:pPr>
        <w:pStyle w:val="ListParagraph"/>
        <w:numPr>
          <w:ilvl w:val="0"/>
          <w:numId w:val="14"/>
        </w:numPr>
      </w:pPr>
      <w:r>
        <w:t>Leader</w:t>
      </w:r>
      <w:r w:rsidR="00A45C9A">
        <w:t xml:space="preserve"> briefly recaps objective of workshop</w:t>
      </w:r>
      <w:r>
        <w:t xml:space="preserve"> </w:t>
      </w:r>
    </w:p>
    <w:p w14:paraId="077A105D" w14:textId="77777777" w:rsidR="00B13F7E" w:rsidRDefault="009F10A5" w:rsidP="004428D0">
      <w:pPr>
        <w:pStyle w:val="ListParagraph"/>
        <w:numPr>
          <w:ilvl w:val="0"/>
          <w:numId w:val="14"/>
        </w:numPr>
      </w:pPr>
      <w:r>
        <w:t xml:space="preserve">Facilitator </w:t>
      </w:r>
    </w:p>
    <w:p w14:paraId="12F86E83" w14:textId="06CA44B2" w:rsidR="004428D0" w:rsidRDefault="00B13F7E" w:rsidP="00B13F7E">
      <w:pPr>
        <w:pStyle w:val="ListParagraph"/>
        <w:numPr>
          <w:ilvl w:val="1"/>
          <w:numId w:val="14"/>
        </w:numPr>
      </w:pPr>
      <w:r>
        <w:t>G</w:t>
      </w:r>
      <w:r w:rsidR="009F10A5">
        <w:t>ives an overview of the workshop</w:t>
      </w:r>
    </w:p>
    <w:p w14:paraId="24DE8B64" w14:textId="4F819A50" w:rsidR="009F10A5" w:rsidRDefault="009F10A5" w:rsidP="00B13F7E">
      <w:pPr>
        <w:pStyle w:val="ListParagraph"/>
        <w:numPr>
          <w:ilvl w:val="1"/>
          <w:numId w:val="14"/>
        </w:numPr>
      </w:pPr>
      <w:r>
        <w:t>Proposes and agrees ground rules for workshop</w:t>
      </w:r>
    </w:p>
    <w:p w14:paraId="29FA9B69" w14:textId="1038609D" w:rsidR="009F10A5" w:rsidRDefault="009F10A5" w:rsidP="009F10A5">
      <w:pPr>
        <w:pStyle w:val="ListParagraph"/>
        <w:numPr>
          <w:ilvl w:val="0"/>
          <w:numId w:val="14"/>
        </w:numPr>
      </w:pPr>
      <w:r>
        <w:t>Each participant gives their name and their department/role</w:t>
      </w:r>
    </w:p>
    <w:p w14:paraId="3212F117" w14:textId="18BA0C93" w:rsidR="009F10A5" w:rsidRDefault="009F10A5">
      <w:pPr>
        <w:rPr>
          <w:b/>
        </w:rPr>
      </w:pPr>
    </w:p>
    <w:p w14:paraId="398CDFA1" w14:textId="77777777" w:rsidR="00A45C9A" w:rsidRDefault="00A45C9A" w:rsidP="00953763">
      <w:pPr>
        <w:rPr>
          <w:b/>
        </w:rPr>
      </w:pPr>
      <w:r>
        <w:rPr>
          <w:b/>
        </w:rPr>
        <w:t xml:space="preserve">Step </w:t>
      </w:r>
      <w:r w:rsidR="009F10A5">
        <w:rPr>
          <w:b/>
        </w:rPr>
        <w:t>2</w:t>
      </w:r>
      <w:r w:rsidR="00287C0B">
        <w:rPr>
          <w:b/>
        </w:rPr>
        <w:t xml:space="preserve">: </w:t>
      </w:r>
      <w:r w:rsidR="003703DF">
        <w:rPr>
          <w:b/>
        </w:rPr>
        <w:t>Describe</w:t>
      </w:r>
      <w:r w:rsidR="00404064">
        <w:rPr>
          <w:b/>
        </w:rPr>
        <w:t xml:space="preserve"> Perspectives</w:t>
      </w:r>
      <w:r>
        <w:rPr>
          <w:b/>
        </w:rPr>
        <w:t xml:space="preserve"> </w:t>
      </w:r>
    </w:p>
    <w:p w14:paraId="6B96CAB0" w14:textId="553E6B0D" w:rsidR="00953763" w:rsidRPr="00A45C9A" w:rsidRDefault="00A45C9A" w:rsidP="00953763">
      <w:r w:rsidRPr="00A45C9A">
        <w:t>Duration: 20 min</w:t>
      </w:r>
    </w:p>
    <w:p w14:paraId="3B4FB826" w14:textId="0DF1A4B2" w:rsidR="009F10A5" w:rsidRPr="009F10A5" w:rsidRDefault="009F10A5" w:rsidP="009F10A5">
      <w:pPr>
        <w:pStyle w:val="ListParagraph"/>
        <w:numPr>
          <w:ilvl w:val="0"/>
          <w:numId w:val="15"/>
        </w:numPr>
        <w:rPr>
          <w:b/>
        </w:rPr>
      </w:pPr>
      <w:r>
        <w:t>Introduc</w:t>
      </w:r>
      <w:r w:rsidR="00A23D12">
        <w:t>t</w:t>
      </w:r>
      <w:r>
        <w:t>ion</w:t>
      </w:r>
    </w:p>
    <w:p w14:paraId="405FB136" w14:textId="6B7FEB8F" w:rsidR="009F10A5" w:rsidRPr="004E2029" w:rsidRDefault="009F10A5" w:rsidP="009F10A5">
      <w:pPr>
        <w:pStyle w:val="ListParagraph"/>
        <w:numPr>
          <w:ilvl w:val="0"/>
          <w:numId w:val="15"/>
        </w:numPr>
        <w:rPr>
          <w:b/>
        </w:rPr>
      </w:pPr>
      <w:r>
        <w:t>Each person</w:t>
      </w:r>
      <w:r w:rsidR="00A23D12">
        <w:t xml:space="preserve"> describes </w:t>
      </w:r>
      <w:r w:rsidR="00A45C9A">
        <w:t>their</w:t>
      </w:r>
      <w:r w:rsidR="00A23D12">
        <w:t xml:space="preserve"> perspective</w:t>
      </w:r>
      <w:r w:rsidR="00A45C9A">
        <w:t xml:space="preserve"> </w:t>
      </w:r>
      <w:r w:rsidR="00A23D12">
        <w:t xml:space="preserve">by </w:t>
      </w:r>
      <w:r w:rsidR="00B13F7E">
        <w:t>responding to a number</w:t>
      </w:r>
      <w:r w:rsidR="004E2029">
        <w:t xml:space="preserve"> of</w:t>
      </w:r>
      <w:r w:rsidR="00A23D12">
        <w:t xml:space="preserve"> questions</w:t>
      </w:r>
    </w:p>
    <w:p w14:paraId="12EAC1EB" w14:textId="5DE07029" w:rsidR="00317FCE" w:rsidRPr="004E2029" w:rsidRDefault="00B13F7E" w:rsidP="00953763">
      <w:pPr>
        <w:pStyle w:val="ListParagraph"/>
        <w:numPr>
          <w:ilvl w:val="0"/>
          <w:numId w:val="15"/>
        </w:numPr>
        <w:rPr>
          <w:b/>
        </w:rPr>
      </w:pPr>
      <w:r>
        <w:t xml:space="preserve">Each person </w:t>
      </w:r>
      <w:r w:rsidR="004E2029">
        <w:t>presents their perspective to the group</w:t>
      </w:r>
    </w:p>
    <w:p w14:paraId="12B2B49F" w14:textId="6753D3F2" w:rsidR="009465E2" w:rsidRDefault="00A45C9A" w:rsidP="00953763">
      <w:pPr>
        <w:rPr>
          <w:b/>
        </w:rPr>
      </w:pPr>
      <w:r>
        <w:rPr>
          <w:b/>
        </w:rPr>
        <w:t xml:space="preserve">Step </w:t>
      </w:r>
      <w:r w:rsidR="00066F75">
        <w:rPr>
          <w:b/>
        </w:rPr>
        <w:t>3</w:t>
      </w:r>
      <w:r w:rsidR="00287C0B">
        <w:rPr>
          <w:b/>
        </w:rPr>
        <w:t xml:space="preserve">: </w:t>
      </w:r>
      <w:r w:rsidR="003703DF">
        <w:rPr>
          <w:b/>
        </w:rPr>
        <w:t>Collate</w:t>
      </w:r>
      <w:r w:rsidR="00404064">
        <w:rPr>
          <w:b/>
        </w:rPr>
        <w:t xml:space="preserve"> - </w:t>
      </w:r>
      <w:r w:rsidR="00953763">
        <w:rPr>
          <w:b/>
        </w:rPr>
        <w:t>Bring</w:t>
      </w:r>
      <w:r w:rsidR="00AD7DEB" w:rsidRPr="00953763">
        <w:rPr>
          <w:b/>
        </w:rPr>
        <w:t xml:space="preserve"> together and i</w:t>
      </w:r>
      <w:r w:rsidR="00317FCE" w:rsidRPr="00953763">
        <w:rPr>
          <w:b/>
        </w:rPr>
        <w:t>dentify w</w:t>
      </w:r>
      <w:r w:rsidR="0086625F" w:rsidRPr="00953763">
        <w:rPr>
          <w:b/>
        </w:rPr>
        <w:t xml:space="preserve">hat is common, </w:t>
      </w:r>
      <w:r w:rsidR="009465E2" w:rsidRPr="00953763">
        <w:rPr>
          <w:b/>
        </w:rPr>
        <w:t>complementary</w:t>
      </w:r>
      <w:r w:rsidR="0086625F" w:rsidRPr="00953763">
        <w:rPr>
          <w:b/>
        </w:rPr>
        <w:t xml:space="preserve"> and conflicting</w:t>
      </w:r>
      <w:r w:rsidR="00953763">
        <w:rPr>
          <w:b/>
        </w:rPr>
        <w:t>:</w:t>
      </w:r>
    </w:p>
    <w:p w14:paraId="5E2EBBAF" w14:textId="3E41FE46" w:rsidR="00B13F7E" w:rsidRPr="00B13F7E" w:rsidRDefault="00B13F7E" w:rsidP="00953763">
      <w:r w:rsidRPr="00B13F7E">
        <w:t>Duration: 45 mins</w:t>
      </w:r>
    </w:p>
    <w:p w14:paraId="3FE56313" w14:textId="257CCA88" w:rsidR="00404064" w:rsidRPr="00404064" w:rsidRDefault="00C23F24" w:rsidP="00404064">
      <w:pPr>
        <w:pStyle w:val="ListParagraph"/>
        <w:numPr>
          <w:ilvl w:val="0"/>
          <w:numId w:val="16"/>
        </w:numPr>
        <w:rPr>
          <w:b/>
        </w:rPr>
      </w:pPr>
      <w:r>
        <w:t>Facilitator</w:t>
      </w:r>
      <w:r w:rsidR="00B13F7E">
        <w:t xml:space="preserve"> collates all perspectives</w:t>
      </w:r>
      <w:r>
        <w:t>, identifying the source of each item</w:t>
      </w:r>
    </w:p>
    <w:p w14:paraId="0A1A473A" w14:textId="4AD85C20" w:rsidR="00404064" w:rsidRPr="00404064" w:rsidRDefault="00404064" w:rsidP="00404064">
      <w:pPr>
        <w:pStyle w:val="ListParagraph"/>
        <w:numPr>
          <w:ilvl w:val="0"/>
          <w:numId w:val="16"/>
        </w:numPr>
        <w:rPr>
          <w:b/>
        </w:rPr>
      </w:pPr>
      <w:r>
        <w:t>Facilitator guides the group to identify the</w:t>
      </w:r>
      <w:r w:rsidR="00B13F7E">
        <w:t xml:space="preserve"> common elements</w:t>
      </w:r>
    </w:p>
    <w:p w14:paraId="551168DD" w14:textId="17AAB1D8" w:rsidR="00E70189" w:rsidRPr="00B13F7E" w:rsidRDefault="00404064" w:rsidP="00B13F7E">
      <w:pPr>
        <w:pStyle w:val="ListParagraph"/>
        <w:numPr>
          <w:ilvl w:val="0"/>
          <w:numId w:val="16"/>
        </w:numPr>
        <w:rPr>
          <w:b/>
        </w:rPr>
      </w:pPr>
      <w:r>
        <w:t>Facilitator guides the group in determining if the remaining elements a</w:t>
      </w:r>
      <w:r w:rsidR="00B13F7E">
        <w:t>re complementary or conflicting</w:t>
      </w:r>
    </w:p>
    <w:p w14:paraId="6C2D0F23" w14:textId="77777777" w:rsidR="00B13F7E" w:rsidRPr="00B13F7E" w:rsidRDefault="00B13F7E" w:rsidP="00B13F7E">
      <w:pPr>
        <w:pStyle w:val="ListParagraph"/>
        <w:rPr>
          <w:b/>
        </w:rPr>
      </w:pPr>
    </w:p>
    <w:p w14:paraId="71EA417A" w14:textId="1832291B" w:rsidR="00404064" w:rsidRPr="00B13F7E" w:rsidRDefault="00E70189" w:rsidP="00B13F7E">
      <w:pPr>
        <w:rPr>
          <w:i/>
          <w:sz w:val="28"/>
          <w:szCs w:val="28"/>
        </w:rPr>
      </w:pPr>
      <w:r w:rsidRPr="00B13F7E">
        <w:rPr>
          <w:i/>
          <w:sz w:val="28"/>
          <w:szCs w:val="28"/>
        </w:rPr>
        <w:t>At this point participants should have an understanding of how their perspective relates to everyone else’s.</w:t>
      </w:r>
    </w:p>
    <w:p w14:paraId="7EA0AB64" w14:textId="77777777" w:rsidR="00B13F7E" w:rsidRDefault="00B13F7E" w:rsidP="00AD7DEB">
      <w:pPr>
        <w:rPr>
          <w:b/>
        </w:rPr>
      </w:pPr>
    </w:p>
    <w:p w14:paraId="3B721E38" w14:textId="77777777" w:rsidR="00B13F7E" w:rsidRDefault="00B13F7E">
      <w:pPr>
        <w:rPr>
          <w:b/>
        </w:rPr>
      </w:pPr>
      <w:r>
        <w:rPr>
          <w:b/>
        </w:rPr>
        <w:br w:type="page"/>
      </w:r>
    </w:p>
    <w:p w14:paraId="6D753A54" w14:textId="74DC1DDA" w:rsidR="00AD7DEB" w:rsidRDefault="00A45C9A" w:rsidP="00AD7DEB">
      <w:pPr>
        <w:rPr>
          <w:b/>
        </w:rPr>
      </w:pPr>
      <w:r>
        <w:rPr>
          <w:b/>
        </w:rPr>
        <w:lastRenderedPageBreak/>
        <w:t xml:space="preserve">Step </w:t>
      </w:r>
      <w:r w:rsidR="00066F75">
        <w:rPr>
          <w:b/>
        </w:rPr>
        <w:t>4</w:t>
      </w:r>
      <w:r w:rsidR="00953763">
        <w:rPr>
          <w:b/>
        </w:rPr>
        <w:t xml:space="preserve">: </w:t>
      </w:r>
      <w:r w:rsidR="003703DF">
        <w:rPr>
          <w:b/>
        </w:rPr>
        <w:t>Synthesise</w:t>
      </w:r>
    </w:p>
    <w:p w14:paraId="0A757653" w14:textId="2973D0C5" w:rsidR="00B13F7E" w:rsidRPr="00B13F7E" w:rsidRDefault="00B13F7E" w:rsidP="00AD7DEB">
      <w:r w:rsidRPr="00B13F7E">
        <w:t>Duration: 75 minutes</w:t>
      </w:r>
    </w:p>
    <w:p w14:paraId="1B8BDA4C" w14:textId="51A8BD0C" w:rsidR="008D5E0C" w:rsidRPr="008D5E0C" w:rsidRDefault="00B13F7E" w:rsidP="008D5E0C">
      <w:r>
        <w:t>Participants will</w:t>
      </w:r>
      <w:r w:rsidR="008766DF">
        <w:t xml:space="preserve"> synthesis</w:t>
      </w:r>
      <w:r w:rsidR="00685051">
        <w:t>e</w:t>
      </w:r>
      <w:r w:rsidR="008766DF">
        <w:t xml:space="preserve"> </w:t>
      </w:r>
      <w:r>
        <w:t>the perspective informati</w:t>
      </w:r>
      <w:r w:rsidR="007E1B54">
        <w:t>o</w:t>
      </w:r>
      <w:r>
        <w:t>n above</w:t>
      </w:r>
      <w:r w:rsidR="008766DF">
        <w:t xml:space="preserve"> to answer these questions</w:t>
      </w:r>
      <w:r w:rsidR="008D5E0C">
        <w:t xml:space="preserve">: </w:t>
      </w:r>
    </w:p>
    <w:p w14:paraId="4175D6AF" w14:textId="055F6F0A" w:rsidR="00F665DE" w:rsidRDefault="008D5E0C" w:rsidP="00CC75BE">
      <w:pPr>
        <w:pStyle w:val="ListParagraph"/>
        <w:numPr>
          <w:ilvl w:val="0"/>
          <w:numId w:val="7"/>
        </w:numPr>
      </w:pPr>
      <w:r w:rsidRPr="008D5E0C">
        <w:rPr>
          <w:b/>
        </w:rPr>
        <w:t>Why</w:t>
      </w:r>
      <w:r>
        <w:t xml:space="preserve"> are we doing this?</w:t>
      </w:r>
    </w:p>
    <w:p w14:paraId="50F2E1DF" w14:textId="7679C005" w:rsidR="00CC75BE" w:rsidRDefault="008D5E0C" w:rsidP="00CC75BE">
      <w:pPr>
        <w:pStyle w:val="ListParagraph"/>
        <w:numPr>
          <w:ilvl w:val="0"/>
          <w:numId w:val="7"/>
        </w:numPr>
      </w:pPr>
      <w:r w:rsidRPr="008D5E0C">
        <w:rPr>
          <w:b/>
        </w:rPr>
        <w:t>What</w:t>
      </w:r>
      <w:r>
        <w:t xml:space="preserve"> is our goal?</w:t>
      </w:r>
    </w:p>
    <w:p w14:paraId="60F519F7" w14:textId="21A1F477" w:rsidR="00CC75BE" w:rsidRDefault="008D5E0C" w:rsidP="00CC75BE">
      <w:pPr>
        <w:pStyle w:val="ListParagraph"/>
        <w:numPr>
          <w:ilvl w:val="0"/>
          <w:numId w:val="7"/>
        </w:numPr>
      </w:pPr>
      <w:r w:rsidRPr="008D5E0C">
        <w:rPr>
          <w:b/>
        </w:rPr>
        <w:t>How</w:t>
      </w:r>
      <w:r>
        <w:t xml:space="preserve"> can we collaborate?</w:t>
      </w:r>
    </w:p>
    <w:p w14:paraId="5C082514" w14:textId="77777777" w:rsidR="00634A84" w:rsidRDefault="00634A84" w:rsidP="003703DF">
      <w:pPr>
        <w:pStyle w:val="ListParagraph"/>
      </w:pPr>
    </w:p>
    <w:p w14:paraId="271979A3" w14:textId="5B1CE597" w:rsidR="008766DF" w:rsidRDefault="008766DF" w:rsidP="00B13F7E">
      <w:pPr>
        <w:pStyle w:val="ListParagraph"/>
        <w:ind w:left="0"/>
        <w:rPr>
          <w:b/>
        </w:rPr>
      </w:pPr>
    </w:p>
    <w:p w14:paraId="23FE2515" w14:textId="77777777" w:rsidR="00B13F7E" w:rsidRDefault="00B13F7E" w:rsidP="00B13F7E">
      <w:pPr>
        <w:pStyle w:val="ListParagraph"/>
        <w:ind w:left="0"/>
        <w:rPr>
          <w:b/>
        </w:rPr>
      </w:pPr>
    </w:p>
    <w:p w14:paraId="48407FDD" w14:textId="77777777" w:rsidR="00363162" w:rsidRDefault="00483DF2" w:rsidP="00B13F7E">
      <w:pPr>
        <w:pStyle w:val="ListParagraph"/>
        <w:ind w:left="0"/>
        <w:rPr>
          <w:b/>
        </w:rPr>
      </w:pPr>
      <w:r>
        <w:rPr>
          <w:b/>
        </w:rPr>
        <w:t xml:space="preserve">Conclusion: </w:t>
      </w:r>
    </w:p>
    <w:p w14:paraId="34D49089" w14:textId="27BFF153" w:rsidR="00BB0822" w:rsidRDefault="00483DF2" w:rsidP="00B13F7E">
      <w:pPr>
        <w:pStyle w:val="ListParagraph"/>
        <w:ind w:left="0"/>
      </w:pPr>
      <w:r>
        <w:t xml:space="preserve">At the end of the workshop, participants will have deepened their mutual understanding, and built a strong foundation for the teamwork necessary to achieve capability improvement in their particular area. </w:t>
      </w:r>
      <w:r w:rsidR="00434788">
        <w:t xml:space="preserve">Focussing on what is common and complementary highlights all the </w:t>
      </w:r>
      <w:r w:rsidR="003C26BE">
        <w:t>possibilities</w:t>
      </w:r>
      <w:r w:rsidR="00BB0822">
        <w:t xml:space="preserve"> </w:t>
      </w:r>
      <w:r w:rsidR="00434788">
        <w:t>for cooperation</w:t>
      </w:r>
      <w:r w:rsidR="00BB0822">
        <w:t>, and increases the potential value to be gained from the capability improvement project</w:t>
      </w:r>
    </w:p>
    <w:p w14:paraId="67E16F31" w14:textId="6A250A9F" w:rsidR="00B13F7E" w:rsidRDefault="00434788" w:rsidP="00B13F7E">
      <w:pPr>
        <w:pStyle w:val="ListParagraph"/>
        <w:ind w:left="0"/>
      </w:pPr>
      <w:r>
        <w:t>Surfac</w:t>
      </w:r>
      <w:r w:rsidR="00BB0822">
        <w:t>ing</w:t>
      </w:r>
      <w:r>
        <w:t xml:space="preserve"> potential conflicts</w:t>
      </w:r>
      <w:r w:rsidR="00BB0822">
        <w:t xml:space="preserve"> moves them from being hidden barriers to project aspects</w:t>
      </w:r>
      <w:r w:rsidR="003C26BE">
        <w:t xml:space="preserve"> to jointly manage.</w:t>
      </w:r>
      <w:r>
        <w:t>. Having an independent and skilled facilitator lead this creates an environment where all voices can be equally heard</w:t>
      </w:r>
      <w:r w:rsidR="003C26BE">
        <w:t xml:space="preserve"> and enables an positive exploration of differences which can be a source of creativity and innovation.  </w:t>
      </w:r>
    </w:p>
    <w:p w14:paraId="508F8A02" w14:textId="77777777" w:rsidR="00434788" w:rsidRDefault="00434788" w:rsidP="00B13F7E">
      <w:pPr>
        <w:pStyle w:val="ListParagraph"/>
        <w:ind w:left="0"/>
      </w:pPr>
    </w:p>
    <w:p w14:paraId="128A2FB2" w14:textId="2A156063" w:rsidR="00434788" w:rsidRPr="00483DF2" w:rsidRDefault="00434788" w:rsidP="00B13F7E">
      <w:pPr>
        <w:pStyle w:val="ListParagraph"/>
        <w:ind w:left="0"/>
      </w:pPr>
    </w:p>
    <w:sectPr w:rsidR="00434788" w:rsidRPr="00483DF2" w:rsidSect="00E70189">
      <w:footerReference w:type="default" r:id="rId9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E4D53" w14:textId="77777777" w:rsidR="00483DF2" w:rsidRDefault="00483DF2" w:rsidP="00074542">
      <w:pPr>
        <w:spacing w:after="0" w:line="240" w:lineRule="auto"/>
      </w:pPr>
      <w:r>
        <w:separator/>
      </w:r>
    </w:p>
  </w:endnote>
  <w:endnote w:type="continuationSeparator" w:id="0">
    <w:p w14:paraId="4D65F6D8" w14:textId="77777777" w:rsidR="00483DF2" w:rsidRDefault="00483DF2" w:rsidP="0007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059E7" w14:textId="11D4AFC6" w:rsidR="00483DF2" w:rsidRDefault="00483DF2" w:rsidP="00074542">
    <w:pPr>
      <w:pStyle w:val="Footer"/>
      <w:jc w:val="both"/>
    </w:pPr>
    <w:r>
      <w:tab/>
    </w:r>
    <w:r>
      <w:tab/>
      <w:t xml:space="preserve">© Innovation Value Institute 2015 </w:t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75797673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3ED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EB67B" w14:textId="77777777" w:rsidR="00483DF2" w:rsidRDefault="00483DF2" w:rsidP="00074542">
      <w:pPr>
        <w:spacing w:after="0" w:line="240" w:lineRule="auto"/>
      </w:pPr>
      <w:r>
        <w:separator/>
      </w:r>
    </w:p>
  </w:footnote>
  <w:footnote w:type="continuationSeparator" w:id="0">
    <w:p w14:paraId="4A37B0E0" w14:textId="77777777" w:rsidR="00483DF2" w:rsidRDefault="00483DF2" w:rsidP="00074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A2D"/>
    <w:multiLevelType w:val="hybridMultilevel"/>
    <w:tmpl w:val="A1D859EC"/>
    <w:lvl w:ilvl="0" w:tplc="18090015">
      <w:start w:val="1"/>
      <w:numFmt w:val="upperLetter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C7019"/>
    <w:multiLevelType w:val="hybridMultilevel"/>
    <w:tmpl w:val="5A42EDD2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3A76F1"/>
    <w:multiLevelType w:val="hybridMultilevel"/>
    <w:tmpl w:val="CA583E8A"/>
    <w:lvl w:ilvl="0" w:tplc="6B725D5A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491B82"/>
    <w:multiLevelType w:val="hybridMultilevel"/>
    <w:tmpl w:val="D05A8E4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A04F8"/>
    <w:multiLevelType w:val="hybridMultilevel"/>
    <w:tmpl w:val="B46656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BB40F2"/>
    <w:multiLevelType w:val="hybridMultilevel"/>
    <w:tmpl w:val="AED25994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01B05"/>
    <w:multiLevelType w:val="multilevel"/>
    <w:tmpl w:val="AB0C8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19DF3F19"/>
    <w:multiLevelType w:val="hybridMultilevel"/>
    <w:tmpl w:val="EC80AF62"/>
    <w:lvl w:ilvl="0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264431"/>
    <w:multiLevelType w:val="hybridMultilevel"/>
    <w:tmpl w:val="59E4E53A"/>
    <w:lvl w:ilvl="0" w:tplc="C3D42C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C5116"/>
    <w:multiLevelType w:val="hybridMultilevel"/>
    <w:tmpl w:val="A1D859EC"/>
    <w:lvl w:ilvl="0" w:tplc="18090015">
      <w:start w:val="1"/>
      <w:numFmt w:val="upperLetter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B64C9"/>
    <w:multiLevelType w:val="hybridMultilevel"/>
    <w:tmpl w:val="D05A8E4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B4F2D"/>
    <w:multiLevelType w:val="hybridMultilevel"/>
    <w:tmpl w:val="61EAD2F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316D3"/>
    <w:multiLevelType w:val="hybridMultilevel"/>
    <w:tmpl w:val="38603542"/>
    <w:lvl w:ilvl="0" w:tplc="271489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94A44"/>
    <w:multiLevelType w:val="multilevel"/>
    <w:tmpl w:val="B91A9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4">
    <w:nsid w:val="303A66E8"/>
    <w:multiLevelType w:val="hybridMultilevel"/>
    <w:tmpl w:val="D05A8E4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C53DE7"/>
    <w:multiLevelType w:val="hybridMultilevel"/>
    <w:tmpl w:val="F7482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EF0E8F"/>
    <w:multiLevelType w:val="multilevel"/>
    <w:tmpl w:val="5274B7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>
    <w:nsid w:val="38682FE2"/>
    <w:multiLevelType w:val="hybridMultilevel"/>
    <w:tmpl w:val="66A09A58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C0233"/>
    <w:multiLevelType w:val="hybridMultilevel"/>
    <w:tmpl w:val="2B34E7DC"/>
    <w:lvl w:ilvl="0" w:tplc="6B725D5A">
      <w:start w:val="1"/>
      <w:numFmt w:val="upperLetter"/>
      <w:lvlText w:val="%1."/>
      <w:lvlJc w:val="left"/>
      <w:pPr>
        <w:ind w:left="180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C653EF5"/>
    <w:multiLevelType w:val="hybridMultilevel"/>
    <w:tmpl w:val="F6E2FB40"/>
    <w:lvl w:ilvl="0" w:tplc="271489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44FEA"/>
    <w:multiLevelType w:val="hybridMultilevel"/>
    <w:tmpl w:val="F140A756"/>
    <w:lvl w:ilvl="0" w:tplc="34E0F70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D360D"/>
    <w:multiLevelType w:val="hybridMultilevel"/>
    <w:tmpl w:val="BFA47C40"/>
    <w:lvl w:ilvl="0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7D156F3"/>
    <w:multiLevelType w:val="hybridMultilevel"/>
    <w:tmpl w:val="ADE00220"/>
    <w:lvl w:ilvl="0" w:tplc="344E21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015A0"/>
    <w:multiLevelType w:val="hybridMultilevel"/>
    <w:tmpl w:val="ACA00D88"/>
    <w:lvl w:ilvl="0" w:tplc="271489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D55604"/>
    <w:multiLevelType w:val="hybridMultilevel"/>
    <w:tmpl w:val="415AA5AE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67FDA"/>
    <w:multiLevelType w:val="hybridMultilevel"/>
    <w:tmpl w:val="45A0736C"/>
    <w:lvl w:ilvl="0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BC42F4"/>
    <w:multiLevelType w:val="hybridMultilevel"/>
    <w:tmpl w:val="AF5E3DF4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6F5497"/>
    <w:multiLevelType w:val="hybridMultilevel"/>
    <w:tmpl w:val="104458C0"/>
    <w:lvl w:ilvl="0" w:tplc="B9101190">
      <w:start w:val="5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3A46D2"/>
    <w:multiLevelType w:val="multilevel"/>
    <w:tmpl w:val="6C1028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>
    <w:nsid w:val="695D7443"/>
    <w:multiLevelType w:val="multilevel"/>
    <w:tmpl w:val="5274B7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0">
    <w:nsid w:val="6BC65B99"/>
    <w:multiLevelType w:val="hybridMultilevel"/>
    <w:tmpl w:val="D77AE3AE"/>
    <w:lvl w:ilvl="0" w:tplc="89AC23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EC5539"/>
    <w:multiLevelType w:val="hybridMultilevel"/>
    <w:tmpl w:val="8180948C"/>
    <w:lvl w:ilvl="0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5824288"/>
    <w:multiLevelType w:val="hybridMultilevel"/>
    <w:tmpl w:val="BB0087EA"/>
    <w:lvl w:ilvl="0" w:tplc="1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74E47F4"/>
    <w:multiLevelType w:val="hybridMultilevel"/>
    <w:tmpl w:val="091CB2C8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797825"/>
    <w:multiLevelType w:val="hybridMultilevel"/>
    <w:tmpl w:val="1B78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2"/>
  </w:num>
  <w:num w:numId="4">
    <w:abstractNumId w:val="23"/>
  </w:num>
  <w:num w:numId="5">
    <w:abstractNumId w:val="19"/>
  </w:num>
  <w:num w:numId="6">
    <w:abstractNumId w:val="30"/>
  </w:num>
  <w:num w:numId="7">
    <w:abstractNumId w:val="32"/>
  </w:num>
  <w:num w:numId="8">
    <w:abstractNumId w:val="33"/>
  </w:num>
  <w:num w:numId="9">
    <w:abstractNumId w:val="14"/>
  </w:num>
  <w:num w:numId="10">
    <w:abstractNumId w:val="24"/>
  </w:num>
  <w:num w:numId="11">
    <w:abstractNumId w:val="20"/>
  </w:num>
  <w:num w:numId="12">
    <w:abstractNumId w:val="7"/>
  </w:num>
  <w:num w:numId="13">
    <w:abstractNumId w:val="25"/>
  </w:num>
  <w:num w:numId="14">
    <w:abstractNumId w:val="17"/>
  </w:num>
  <w:num w:numId="15">
    <w:abstractNumId w:val="26"/>
  </w:num>
  <w:num w:numId="16">
    <w:abstractNumId w:val="11"/>
  </w:num>
  <w:num w:numId="17">
    <w:abstractNumId w:val="9"/>
  </w:num>
  <w:num w:numId="18">
    <w:abstractNumId w:val="0"/>
  </w:num>
  <w:num w:numId="19">
    <w:abstractNumId w:val="27"/>
  </w:num>
  <w:num w:numId="20">
    <w:abstractNumId w:val="2"/>
  </w:num>
  <w:num w:numId="21">
    <w:abstractNumId w:val="18"/>
  </w:num>
  <w:num w:numId="22">
    <w:abstractNumId w:val="28"/>
  </w:num>
  <w:num w:numId="23">
    <w:abstractNumId w:val="1"/>
  </w:num>
  <w:num w:numId="24">
    <w:abstractNumId w:val="31"/>
  </w:num>
  <w:num w:numId="25">
    <w:abstractNumId w:val="6"/>
  </w:num>
  <w:num w:numId="26">
    <w:abstractNumId w:val="16"/>
  </w:num>
  <w:num w:numId="27">
    <w:abstractNumId w:val="29"/>
  </w:num>
  <w:num w:numId="28">
    <w:abstractNumId w:val="21"/>
  </w:num>
  <w:num w:numId="29">
    <w:abstractNumId w:val="13"/>
  </w:num>
  <w:num w:numId="30">
    <w:abstractNumId w:val="5"/>
  </w:num>
  <w:num w:numId="31">
    <w:abstractNumId w:val="3"/>
  </w:num>
  <w:num w:numId="32">
    <w:abstractNumId w:val="10"/>
  </w:num>
  <w:num w:numId="33">
    <w:abstractNumId w:val="4"/>
  </w:num>
  <w:num w:numId="34">
    <w:abstractNumId w:val="34"/>
  </w:num>
  <w:num w:numId="35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ura Mc Quillan">
    <w15:presenceInfo w15:providerId="Windows Live" w15:userId="dc40907e4eaea9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7E"/>
    <w:rsid w:val="00000CAE"/>
    <w:rsid w:val="000037A5"/>
    <w:rsid w:val="000060D7"/>
    <w:rsid w:val="00023741"/>
    <w:rsid w:val="0003009D"/>
    <w:rsid w:val="0003289D"/>
    <w:rsid w:val="00050150"/>
    <w:rsid w:val="000553A5"/>
    <w:rsid w:val="00066F75"/>
    <w:rsid w:val="00074542"/>
    <w:rsid w:val="000A117D"/>
    <w:rsid w:val="000A665E"/>
    <w:rsid w:val="000B4FC7"/>
    <w:rsid w:val="000B5C9E"/>
    <w:rsid w:val="000C5A7F"/>
    <w:rsid w:val="000E616D"/>
    <w:rsid w:val="0010699D"/>
    <w:rsid w:val="001417E0"/>
    <w:rsid w:val="00167861"/>
    <w:rsid w:val="001862C4"/>
    <w:rsid w:val="0019410D"/>
    <w:rsid w:val="002048E0"/>
    <w:rsid w:val="00214638"/>
    <w:rsid w:val="0024684E"/>
    <w:rsid w:val="00252C78"/>
    <w:rsid w:val="002859E0"/>
    <w:rsid w:val="00287C0B"/>
    <w:rsid w:val="002956D1"/>
    <w:rsid w:val="002A3DA4"/>
    <w:rsid w:val="002B063B"/>
    <w:rsid w:val="002B0712"/>
    <w:rsid w:val="002B1971"/>
    <w:rsid w:val="002B4FA5"/>
    <w:rsid w:val="002B768F"/>
    <w:rsid w:val="003051F5"/>
    <w:rsid w:val="00317FCE"/>
    <w:rsid w:val="00322908"/>
    <w:rsid w:val="003245F3"/>
    <w:rsid w:val="0033345A"/>
    <w:rsid w:val="00336848"/>
    <w:rsid w:val="0034088D"/>
    <w:rsid w:val="0034193B"/>
    <w:rsid w:val="00347C81"/>
    <w:rsid w:val="003504B9"/>
    <w:rsid w:val="003549AD"/>
    <w:rsid w:val="003602F7"/>
    <w:rsid w:val="00363162"/>
    <w:rsid w:val="00363A13"/>
    <w:rsid w:val="003703DF"/>
    <w:rsid w:val="00377938"/>
    <w:rsid w:val="00390AD8"/>
    <w:rsid w:val="003C26BE"/>
    <w:rsid w:val="003C31AA"/>
    <w:rsid w:val="003C79DF"/>
    <w:rsid w:val="003F6C6B"/>
    <w:rsid w:val="00404064"/>
    <w:rsid w:val="00434788"/>
    <w:rsid w:val="004428D0"/>
    <w:rsid w:val="00477833"/>
    <w:rsid w:val="00483DF2"/>
    <w:rsid w:val="004861AB"/>
    <w:rsid w:val="00494704"/>
    <w:rsid w:val="004B3ACA"/>
    <w:rsid w:val="004B40BA"/>
    <w:rsid w:val="004C23E7"/>
    <w:rsid w:val="004E0880"/>
    <w:rsid w:val="004E2029"/>
    <w:rsid w:val="004F50EA"/>
    <w:rsid w:val="00517E06"/>
    <w:rsid w:val="00530E4D"/>
    <w:rsid w:val="005A77B8"/>
    <w:rsid w:val="005C1C83"/>
    <w:rsid w:val="005D338C"/>
    <w:rsid w:val="005D6ECC"/>
    <w:rsid w:val="00606C34"/>
    <w:rsid w:val="006126CE"/>
    <w:rsid w:val="00626D53"/>
    <w:rsid w:val="00634A84"/>
    <w:rsid w:val="00654AF9"/>
    <w:rsid w:val="006673ED"/>
    <w:rsid w:val="006779A4"/>
    <w:rsid w:val="00685051"/>
    <w:rsid w:val="00686F9A"/>
    <w:rsid w:val="006E020F"/>
    <w:rsid w:val="006E02C2"/>
    <w:rsid w:val="006F5CA8"/>
    <w:rsid w:val="00704C88"/>
    <w:rsid w:val="007230A8"/>
    <w:rsid w:val="0072627C"/>
    <w:rsid w:val="00740EA6"/>
    <w:rsid w:val="00744679"/>
    <w:rsid w:val="00750C85"/>
    <w:rsid w:val="00767C20"/>
    <w:rsid w:val="0077015E"/>
    <w:rsid w:val="0077586E"/>
    <w:rsid w:val="00777F62"/>
    <w:rsid w:val="007908E5"/>
    <w:rsid w:val="007E1B54"/>
    <w:rsid w:val="0086625F"/>
    <w:rsid w:val="00871C3A"/>
    <w:rsid w:val="008754A2"/>
    <w:rsid w:val="008766DF"/>
    <w:rsid w:val="00884C36"/>
    <w:rsid w:val="00886EB7"/>
    <w:rsid w:val="008A232E"/>
    <w:rsid w:val="008A7196"/>
    <w:rsid w:val="008C3BE3"/>
    <w:rsid w:val="008C42BD"/>
    <w:rsid w:val="008D5E0C"/>
    <w:rsid w:val="008F0F12"/>
    <w:rsid w:val="00906A7E"/>
    <w:rsid w:val="00912905"/>
    <w:rsid w:val="00917F8D"/>
    <w:rsid w:val="0092622F"/>
    <w:rsid w:val="0092729F"/>
    <w:rsid w:val="00937865"/>
    <w:rsid w:val="009465E2"/>
    <w:rsid w:val="00953763"/>
    <w:rsid w:val="00955240"/>
    <w:rsid w:val="00970ED6"/>
    <w:rsid w:val="009825A6"/>
    <w:rsid w:val="009A320E"/>
    <w:rsid w:val="009A4E2C"/>
    <w:rsid w:val="009B6A02"/>
    <w:rsid w:val="009E199D"/>
    <w:rsid w:val="009F10A5"/>
    <w:rsid w:val="009F5391"/>
    <w:rsid w:val="009F5412"/>
    <w:rsid w:val="00A07AFB"/>
    <w:rsid w:val="00A23D12"/>
    <w:rsid w:val="00A244C0"/>
    <w:rsid w:val="00A40EB0"/>
    <w:rsid w:val="00A45C9A"/>
    <w:rsid w:val="00A536D0"/>
    <w:rsid w:val="00A679AE"/>
    <w:rsid w:val="00AA5B00"/>
    <w:rsid w:val="00AD5475"/>
    <w:rsid w:val="00AD7DEB"/>
    <w:rsid w:val="00B13F7E"/>
    <w:rsid w:val="00B2019D"/>
    <w:rsid w:val="00B21F9F"/>
    <w:rsid w:val="00B2669C"/>
    <w:rsid w:val="00B41A7D"/>
    <w:rsid w:val="00B43023"/>
    <w:rsid w:val="00B45BED"/>
    <w:rsid w:val="00B562FF"/>
    <w:rsid w:val="00B60EDA"/>
    <w:rsid w:val="00B7328A"/>
    <w:rsid w:val="00BA34DF"/>
    <w:rsid w:val="00BA38D2"/>
    <w:rsid w:val="00BA5623"/>
    <w:rsid w:val="00BA64A8"/>
    <w:rsid w:val="00BB0822"/>
    <w:rsid w:val="00BE084B"/>
    <w:rsid w:val="00BF146D"/>
    <w:rsid w:val="00BF45FF"/>
    <w:rsid w:val="00C14987"/>
    <w:rsid w:val="00C14C88"/>
    <w:rsid w:val="00C23F24"/>
    <w:rsid w:val="00C5434F"/>
    <w:rsid w:val="00C6248A"/>
    <w:rsid w:val="00C72DBC"/>
    <w:rsid w:val="00CB2837"/>
    <w:rsid w:val="00CC02CB"/>
    <w:rsid w:val="00CC1C21"/>
    <w:rsid w:val="00CC2B27"/>
    <w:rsid w:val="00CC3A58"/>
    <w:rsid w:val="00CC75BE"/>
    <w:rsid w:val="00CD2EF2"/>
    <w:rsid w:val="00CD6D84"/>
    <w:rsid w:val="00D22A6A"/>
    <w:rsid w:val="00D232A1"/>
    <w:rsid w:val="00D30178"/>
    <w:rsid w:val="00D30A60"/>
    <w:rsid w:val="00D50A2D"/>
    <w:rsid w:val="00D6489B"/>
    <w:rsid w:val="00D76840"/>
    <w:rsid w:val="00DA15C5"/>
    <w:rsid w:val="00DA5E7E"/>
    <w:rsid w:val="00DE597E"/>
    <w:rsid w:val="00DF558F"/>
    <w:rsid w:val="00DF6D11"/>
    <w:rsid w:val="00E04C77"/>
    <w:rsid w:val="00E1590C"/>
    <w:rsid w:val="00E538DB"/>
    <w:rsid w:val="00E622C1"/>
    <w:rsid w:val="00E671B3"/>
    <w:rsid w:val="00E70189"/>
    <w:rsid w:val="00E864A6"/>
    <w:rsid w:val="00EC47F3"/>
    <w:rsid w:val="00ED2BED"/>
    <w:rsid w:val="00ED4003"/>
    <w:rsid w:val="00F45072"/>
    <w:rsid w:val="00F458FA"/>
    <w:rsid w:val="00F665DE"/>
    <w:rsid w:val="00F7046E"/>
    <w:rsid w:val="00F8691A"/>
    <w:rsid w:val="00F913D2"/>
    <w:rsid w:val="00FB68F3"/>
    <w:rsid w:val="00FD49C3"/>
    <w:rsid w:val="00FD6654"/>
    <w:rsid w:val="00FE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F5A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5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6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9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4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42"/>
  </w:style>
  <w:style w:type="paragraph" w:styleId="Footer">
    <w:name w:val="footer"/>
    <w:basedOn w:val="Normal"/>
    <w:link w:val="FooterChar"/>
    <w:uiPriority w:val="99"/>
    <w:unhideWhenUsed/>
    <w:rsid w:val="00074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5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6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9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4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42"/>
  </w:style>
  <w:style w:type="paragraph" w:styleId="Footer">
    <w:name w:val="footer"/>
    <w:basedOn w:val="Normal"/>
    <w:link w:val="FooterChar"/>
    <w:uiPriority w:val="99"/>
    <w:unhideWhenUsed/>
    <w:rsid w:val="00074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E0C4D-E2D9-824F-8062-F37920CD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671</Words>
  <Characters>3826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 Quillan</dc:creator>
  <cp:keywords/>
  <dc:description/>
  <cp:lastModifiedBy>Anna Browne</cp:lastModifiedBy>
  <cp:revision>4</cp:revision>
  <cp:lastPrinted>2015-11-30T15:25:00Z</cp:lastPrinted>
  <dcterms:created xsi:type="dcterms:W3CDTF">2015-12-22T11:27:00Z</dcterms:created>
  <dcterms:modified xsi:type="dcterms:W3CDTF">2016-01-04T09:52:00Z</dcterms:modified>
</cp:coreProperties>
</file>